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FA" w:rsidRDefault="002426FA" w:rsidP="00853880">
      <w:pPr>
        <w:pStyle w:val="Text1"/>
        <w:spacing w:after="120"/>
        <w:jc w:val="right"/>
      </w:pPr>
      <w:r>
        <w:t>ANNEX II</w:t>
      </w:r>
    </w:p>
    <w:p w:rsidR="002426FA" w:rsidRPr="000C65A4" w:rsidRDefault="002426FA">
      <w:pPr>
        <w:pStyle w:val="Text1"/>
        <w:jc w:val="center"/>
        <w:rPr>
          <w:b/>
          <w:sz w:val="22"/>
          <w:szCs w:val="22"/>
          <w:u w:val="single"/>
        </w:rPr>
      </w:pPr>
      <w:r w:rsidRPr="000C65A4">
        <w:rPr>
          <w:b/>
          <w:sz w:val="22"/>
          <w:szCs w:val="22"/>
          <w:u w:val="single"/>
        </w:rPr>
        <w:t>"QUOTED TIME &amp; MEANS” FORM</w:t>
      </w:r>
    </w:p>
    <w:p w:rsidR="00CB0A95" w:rsidRDefault="002426FA" w:rsidP="00CB0A95">
      <w:pPr>
        <w:pStyle w:val="Text1"/>
        <w:jc w:val="center"/>
        <w:rPr>
          <w:b/>
          <w:u w:val="single"/>
        </w:rPr>
      </w:pPr>
      <w:r w:rsidRPr="000C65A4">
        <w:rPr>
          <w:b/>
          <w:sz w:val="22"/>
          <w:szCs w:val="22"/>
          <w:u w:val="single"/>
        </w:rPr>
        <w:t xml:space="preserve">FOR </w:t>
      </w:r>
      <w:r w:rsidR="006C0DF0" w:rsidRPr="000C65A4">
        <w:rPr>
          <w:b/>
          <w:sz w:val="22"/>
          <w:szCs w:val="22"/>
          <w:u w:val="single"/>
        </w:rPr>
        <w:t>SPECIFIC CONTRACT</w:t>
      </w:r>
      <w:r w:rsidRPr="000C65A4">
        <w:rPr>
          <w:b/>
          <w:sz w:val="22"/>
          <w:szCs w:val="22"/>
          <w:u w:val="single"/>
        </w:rPr>
        <w:t xml:space="preserve"> </w:t>
      </w:r>
      <w:proofErr w:type="gramStart"/>
      <w:r w:rsidRPr="000C65A4">
        <w:rPr>
          <w:b/>
          <w:sz w:val="22"/>
          <w:szCs w:val="22"/>
          <w:highlight w:val="lightGray"/>
          <w:u w:val="single"/>
        </w:rPr>
        <w:t>No ..</w:t>
      </w:r>
      <w:proofErr w:type="gramEnd"/>
      <w:r w:rsidRPr="000C65A4">
        <w:rPr>
          <w:b/>
          <w:sz w:val="22"/>
          <w:szCs w:val="22"/>
          <w:u w:val="single"/>
        </w:rPr>
        <w:t xml:space="preserve"> UNDER FRAMEWORK CONTRACT </w:t>
      </w:r>
      <w:r w:rsidRPr="000C65A4">
        <w:rPr>
          <w:b/>
          <w:sz w:val="22"/>
          <w:szCs w:val="22"/>
          <w:highlight w:val="lightGray"/>
          <w:u w:val="single"/>
        </w:rPr>
        <w:t>No</w:t>
      </w:r>
      <w:r w:rsidR="000C65A4" w:rsidRPr="000C65A4">
        <w:rPr>
          <w:b/>
          <w:sz w:val="22"/>
          <w:szCs w:val="22"/>
          <w:highlight w:val="lightGray"/>
          <w:u w:val="single"/>
        </w:rPr>
        <w:t xml:space="preserve"> </w:t>
      </w:r>
      <w:bookmarkStart w:id="0" w:name="_GoBack"/>
      <w:bookmarkEnd w:id="0"/>
      <w:r w:rsidR="000C65A4" w:rsidRPr="000C65A4">
        <w:rPr>
          <w:b/>
          <w:sz w:val="22"/>
          <w:szCs w:val="22"/>
          <w:highlight w:val="lightGray"/>
          <w:u w:val="single"/>
        </w:rPr>
        <w:t>0</w:t>
      </w:r>
      <w:r w:rsidR="000D1C91">
        <w:rPr>
          <w:b/>
          <w:sz w:val="22"/>
          <w:szCs w:val="22"/>
          <w:u w:val="single"/>
        </w:rPr>
        <w:t>0000</w:t>
      </w:r>
      <w:r w:rsidR="00065E61">
        <w:rPr>
          <w:b/>
          <w:sz w:val="22"/>
          <w:szCs w:val="22"/>
          <w:u w:val="single"/>
        </w:rPr>
        <w:t xml:space="preserve"> </w:t>
      </w:r>
      <w:r w:rsidR="00CB0A95">
        <w:rPr>
          <w:b/>
          <w:u w:val="single"/>
        </w:rPr>
        <w:t xml:space="preserve">Task </w:t>
      </w:r>
      <w:proofErr w:type="gramStart"/>
      <w:r w:rsidR="00CB0A95">
        <w:rPr>
          <w:b/>
          <w:u w:val="single"/>
        </w:rPr>
        <w:t>( and</w:t>
      </w:r>
      <w:proofErr w:type="gramEnd"/>
      <w:r w:rsidR="00CB0A95">
        <w:rPr>
          <w:b/>
          <w:u w:val="single"/>
        </w:rPr>
        <w:t xml:space="preserve"> Sub-task) Number …….. </w:t>
      </w:r>
    </w:p>
    <w:p w:rsidR="00CB0A95" w:rsidRDefault="00CB0A95">
      <w:pPr>
        <w:pStyle w:val="Text1"/>
        <w:numPr>
          <w:ins w:id="1" w:author="rosadmr" w:date="2004-12-17T12:39:00Z"/>
        </w:num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3"/>
      </w:tblGrid>
      <w:tr w:rsidR="002426FA">
        <w:tc>
          <w:tcPr>
            <w:tcW w:w="8833" w:type="dxa"/>
          </w:tcPr>
          <w:p w:rsidR="002426FA" w:rsidRDefault="002426FA">
            <w:pPr>
              <w:pStyle w:val="Text1"/>
              <w:ind w:left="0"/>
              <w:jc w:val="center"/>
              <w:rPr>
                <w:b/>
                <w:i/>
              </w:rPr>
            </w:pPr>
            <w:r w:rsidRPr="000C65A4">
              <w:rPr>
                <w:b/>
                <w:i/>
                <w:highlight w:val="lightGray"/>
              </w:rPr>
              <w:t>Original document - duly signed - to be attached to the invoice</w:t>
            </w:r>
          </w:p>
        </w:tc>
      </w:tr>
    </w:tbl>
    <w:p w:rsidR="002426FA" w:rsidRDefault="00853880">
      <w:pPr>
        <w:pStyle w:val="Text1"/>
        <w:ind w:left="-142"/>
        <w:rPr>
          <w:b/>
          <w:u w:val="single"/>
        </w:rPr>
      </w:pPr>
      <w:r>
        <w:rPr>
          <w:b/>
          <w:u w:val="single"/>
        </w:rPr>
        <w:br/>
      </w:r>
      <w:r w:rsidR="002426FA">
        <w:rPr>
          <w:b/>
          <w:u w:val="single"/>
        </w:rPr>
        <w:t>REQUEST AND DESCRIPTION OF WORK</w:t>
      </w:r>
    </w:p>
    <w:p w:rsidR="002426FA" w:rsidRPr="000C65A4" w:rsidRDefault="000C65A4" w:rsidP="000C65A4">
      <w:pPr>
        <w:pStyle w:val="Text1"/>
        <w:ind w:left="-142"/>
        <w:rPr>
          <w:b/>
          <w:i/>
        </w:rPr>
      </w:pPr>
      <w:r w:rsidRPr="000C65A4">
        <w:rPr>
          <w:b/>
        </w:rPr>
        <w:t>T</w:t>
      </w:r>
      <w:r w:rsidR="002426FA" w:rsidRPr="000C65A4">
        <w:rPr>
          <w:b/>
          <w:i/>
        </w:rPr>
        <w:t xml:space="preserve">o be filled in by the </w:t>
      </w:r>
      <w:r w:rsidR="00760A27">
        <w:rPr>
          <w:b/>
          <w:i/>
        </w:rPr>
        <w:t>Contracting authority</w:t>
      </w:r>
      <w:r>
        <w:rPr>
          <w:b/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34"/>
      </w:tblGrid>
      <w:tr w:rsidR="002426FA" w:rsidRPr="000C65A4">
        <w:tc>
          <w:tcPr>
            <w:tcW w:w="8834" w:type="dxa"/>
            <w:vAlign w:val="center"/>
          </w:tcPr>
          <w:p w:rsidR="002426FA" w:rsidRPr="000C65A4" w:rsidRDefault="002426FA">
            <w:pPr>
              <w:pStyle w:val="Text1"/>
              <w:spacing w:before="120" w:after="120"/>
              <w:ind w:left="0"/>
            </w:pPr>
            <w:r w:rsidRPr="000C65A4">
              <w:t>Title:</w:t>
            </w:r>
          </w:p>
        </w:tc>
      </w:tr>
      <w:tr w:rsidR="002426FA" w:rsidRPr="000C65A4">
        <w:tc>
          <w:tcPr>
            <w:tcW w:w="8834" w:type="dxa"/>
            <w:vAlign w:val="center"/>
          </w:tcPr>
          <w:p w:rsidR="002426FA" w:rsidRPr="000C65A4" w:rsidRDefault="002426FA">
            <w:pPr>
              <w:pStyle w:val="Text1"/>
              <w:spacing w:before="120" w:after="120"/>
              <w:ind w:left="0"/>
            </w:pPr>
            <w:r w:rsidRPr="000C65A4">
              <w:t>Date of request:</w:t>
            </w:r>
          </w:p>
        </w:tc>
      </w:tr>
      <w:tr w:rsidR="002426FA" w:rsidRPr="000C65A4">
        <w:tc>
          <w:tcPr>
            <w:tcW w:w="8834" w:type="dxa"/>
            <w:vAlign w:val="center"/>
          </w:tcPr>
          <w:p w:rsidR="002426FA" w:rsidRPr="000C65A4" w:rsidRDefault="002426FA">
            <w:pPr>
              <w:pStyle w:val="Text1"/>
              <w:spacing w:before="120" w:after="120"/>
              <w:ind w:left="0"/>
            </w:pPr>
            <w:r w:rsidRPr="000C65A4">
              <w:t xml:space="preserve">Responsible person at </w:t>
            </w:r>
            <w:r w:rsidR="00760A27">
              <w:t>Contracting authority</w:t>
            </w:r>
            <w:r w:rsidRPr="000C65A4">
              <w:t>:</w:t>
            </w:r>
          </w:p>
        </w:tc>
      </w:tr>
      <w:tr w:rsidR="002426FA" w:rsidRPr="000C65A4">
        <w:tc>
          <w:tcPr>
            <w:tcW w:w="8834" w:type="dxa"/>
            <w:vAlign w:val="center"/>
          </w:tcPr>
          <w:p w:rsidR="002426FA" w:rsidRPr="000C65A4" w:rsidRDefault="002426FA">
            <w:pPr>
              <w:pStyle w:val="Text1"/>
              <w:spacing w:before="120" w:after="120"/>
              <w:ind w:left="0"/>
            </w:pPr>
            <w:r w:rsidRPr="000C65A4">
              <w:t>Description of work:</w:t>
            </w:r>
          </w:p>
        </w:tc>
      </w:tr>
      <w:tr w:rsidR="002426FA" w:rsidRPr="000C65A4">
        <w:tc>
          <w:tcPr>
            <w:tcW w:w="8834" w:type="dxa"/>
            <w:vAlign w:val="center"/>
          </w:tcPr>
          <w:p w:rsidR="002426FA" w:rsidRPr="000C65A4" w:rsidRDefault="002426FA">
            <w:pPr>
              <w:pStyle w:val="Text1"/>
              <w:spacing w:before="120" w:after="120"/>
              <w:ind w:left="0"/>
            </w:pPr>
            <w:r w:rsidRPr="000C65A4">
              <w:t>Expected results:</w:t>
            </w:r>
          </w:p>
        </w:tc>
      </w:tr>
    </w:tbl>
    <w:p w:rsidR="002426FA" w:rsidRDefault="00853880">
      <w:pPr>
        <w:pStyle w:val="Text1"/>
        <w:spacing w:before="120" w:after="120"/>
        <w:ind w:left="-142"/>
        <w:rPr>
          <w:b/>
          <w:u w:val="single"/>
        </w:rPr>
      </w:pPr>
      <w:r>
        <w:rPr>
          <w:b/>
          <w:u w:val="single"/>
        </w:rPr>
        <w:br/>
      </w:r>
      <w:r w:rsidR="00972918">
        <w:rPr>
          <w:b/>
          <w:u w:val="single"/>
        </w:rPr>
        <w:t xml:space="preserve">WORKING DAYS </w:t>
      </w:r>
      <w:r w:rsidR="002426FA">
        <w:rPr>
          <w:b/>
          <w:u w:val="single"/>
        </w:rPr>
        <w:t>ESTIMATE</w:t>
      </w:r>
    </w:p>
    <w:p w:rsidR="002426FA" w:rsidRPr="00E954C9" w:rsidRDefault="00E954C9" w:rsidP="00E954C9">
      <w:pPr>
        <w:pStyle w:val="Text1"/>
        <w:spacing w:before="120" w:after="120"/>
        <w:ind w:left="-142"/>
        <w:rPr>
          <w:b/>
          <w:i/>
        </w:rPr>
      </w:pPr>
      <w:r>
        <w:rPr>
          <w:b/>
          <w:i/>
        </w:rPr>
        <w:t>T</w:t>
      </w:r>
      <w:r w:rsidR="002426FA" w:rsidRPr="00E954C9">
        <w:rPr>
          <w:b/>
          <w:i/>
        </w:rPr>
        <w:t>o be filled in by the Contractor</w:t>
      </w:r>
      <w:r>
        <w:rPr>
          <w:b/>
          <w:i/>
        </w:rPr>
        <w:t>.</w:t>
      </w:r>
    </w:p>
    <w:tbl>
      <w:tblPr>
        <w:tblW w:w="8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8"/>
        <w:gridCol w:w="2209"/>
        <w:gridCol w:w="1361"/>
        <w:gridCol w:w="1701"/>
        <w:gridCol w:w="1355"/>
      </w:tblGrid>
      <w:tr w:rsidR="00C42517" w:rsidRPr="00AF0699">
        <w:tc>
          <w:tcPr>
            <w:tcW w:w="2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517" w:rsidRPr="00AF0699" w:rsidRDefault="00C42517">
            <w:pPr>
              <w:pStyle w:val="Text1"/>
              <w:spacing w:before="120" w:after="120"/>
              <w:ind w:left="0"/>
              <w:jc w:val="center"/>
              <w:rPr>
                <w:b/>
                <w:smallCaps/>
                <w:szCs w:val="24"/>
              </w:rPr>
            </w:pPr>
            <w:r w:rsidRPr="00AF0699">
              <w:rPr>
                <w:b/>
                <w:smallCaps/>
                <w:szCs w:val="24"/>
              </w:rPr>
              <w:t>PROFILE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517" w:rsidRPr="00AF0699" w:rsidRDefault="00C42517">
            <w:pPr>
              <w:pStyle w:val="Text1"/>
              <w:spacing w:before="120" w:after="120"/>
              <w:ind w:left="0"/>
              <w:jc w:val="center"/>
              <w:rPr>
                <w:b/>
                <w:smallCaps/>
                <w:szCs w:val="24"/>
              </w:rPr>
            </w:pPr>
            <w:r w:rsidRPr="00AF0699">
              <w:rPr>
                <w:b/>
                <w:smallCaps/>
                <w:szCs w:val="24"/>
              </w:rPr>
              <w:t>PRICE/DAY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2517" w:rsidRPr="00AF0699" w:rsidRDefault="00C42517">
            <w:pPr>
              <w:pStyle w:val="Text1"/>
              <w:spacing w:before="120" w:after="120"/>
              <w:ind w:left="0"/>
              <w:jc w:val="center"/>
              <w:rPr>
                <w:b/>
                <w:smallCaps/>
                <w:szCs w:val="24"/>
              </w:rPr>
            </w:pPr>
            <w:r w:rsidRPr="00AF0699">
              <w:rPr>
                <w:b/>
                <w:smallCaps/>
                <w:szCs w:val="24"/>
              </w:rPr>
              <w:t>NUMBER OF DAYS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2517" w:rsidRPr="00340E44" w:rsidRDefault="009E36AC">
            <w:pPr>
              <w:pStyle w:val="Text1"/>
              <w:spacing w:before="120" w:after="120"/>
              <w:ind w:left="0"/>
              <w:jc w:val="center"/>
              <w:rPr>
                <w:b/>
                <w:smallCaps/>
                <w:szCs w:val="24"/>
              </w:rPr>
            </w:pPr>
            <w:r w:rsidRPr="00340E44">
              <w:rPr>
                <w:b/>
                <w:smallCaps/>
                <w:szCs w:val="24"/>
              </w:rPr>
              <w:t>L</w:t>
            </w:r>
            <w:r w:rsidR="00340E44">
              <w:rPr>
                <w:b/>
                <w:smallCaps/>
                <w:szCs w:val="24"/>
              </w:rPr>
              <w:t>AST</w:t>
            </w:r>
            <w:r w:rsidRPr="00340E44">
              <w:rPr>
                <w:b/>
                <w:smallCaps/>
                <w:szCs w:val="24"/>
              </w:rPr>
              <w:t xml:space="preserve"> </w:t>
            </w:r>
            <w:r w:rsidR="00340E44">
              <w:rPr>
                <w:b/>
                <w:smallCaps/>
                <w:szCs w:val="24"/>
              </w:rPr>
              <w:t>POSSIBLE</w:t>
            </w:r>
            <w:r w:rsidRPr="00340E44">
              <w:rPr>
                <w:b/>
                <w:smallCaps/>
                <w:szCs w:val="24"/>
              </w:rPr>
              <w:t xml:space="preserve"> </w:t>
            </w:r>
            <w:r w:rsidR="00340E44">
              <w:rPr>
                <w:b/>
                <w:smallCaps/>
                <w:szCs w:val="24"/>
              </w:rPr>
              <w:t>DATE FOR EXECUTION</w:t>
            </w:r>
            <w:r w:rsidR="00C42517" w:rsidRPr="00340E44">
              <w:rPr>
                <w:b/>
                <w:smallCaps/>
                <w:szCs w:val="24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2517" w:rsidRPr="00AF0699" w:rsidRDefault="00C42517">
            <w:pPr>
              <w:pStyle w:val="Text1"/>
              <w:spacing w:before="120" w:after="120"/>
              <w:ind w:left="0"/>
              <w:jc w:val="center"/>
              <w:rPr>
                <w:b/>
                <w:smallCaps/>
                <w:szCs w:val="24"/>
              </w:rPr>
            </w:pPr>
            <w:r w:rsidRPr="00AF0699">
              <w:rPr>
                <w:b/>
                <w:smallCaps/>
                <w:szCs w:val="24"/>
              </w:rPr>
              <w:t>TOTAL PRICE</w:t>
            </w:r>
          </w:p>
        </w:tc>
      </w:tr>
      <w:tr w:rsidR="00C42517" w:rsidRPr="00E954C9">
        <w:tc>
          <w:tcPr>
            <w:tcW w:w="2208" w:type="dxa"/>
            <w:tcBorders>
              <w:top w:val="single" w:sz="4" w:space="0" w:color="auto"/>
              <w:right w:val="single" w:sz="4" w:space="0" w:color="auto"/>
            </w:tcBorders>
          </w:tcPr>
          <w:p w:rsidR="00C42517" w:rsidRPr="00E954C9" w:rsidRDefault="00C42517">
            <w:pPr>
              <w:pStyle w:val="Text1"/>
              <w:spacing w:before="120" w:after="120"/>
              <w:ind w:left="0"/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2517" w:rsidRPr="00E954C9" w:rsidRDefault="00C42517">
            <w:pPr>
              <w:pStyle w:val="Text1"/>
              <w:spacing w:before="120" w:after="120"/>
              <w:ind w:left="0"/>
            </w:pPr>
          </w:p>
        </w:tc>
        <w:tc>
          <w:tcPr>
            <w:tcW w:w="1361" w:type="dxa"/>
            <w:tcBorders>
              <w:left w:val="single" w:sz="4" w:space="0" w:color="auto"/>
            </w:tcBorders>
            <w:shd w:val="clear" w:color="auto" w:fill="auto"/>
          </w:tcPr>
          <w:p w:rsidR="00C42517" w:rsidRPr="00E954C9" w:rsidRDefault="00C42517">
            <w:pPr>
              <w:pStyle w:val="Text1"/>
              <w:spacing w:before="120" w:after="120"/>
              <w:ind w:left="0"/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42517" w:rsidRPr="00E954C9" w:rsidRDefault="00C42517">
            <w:pPr>
              <w:pStyle w:val="Text1"/>
              <w:spacing w:before="120" w:after="120"/>
              <w:ind w:left="0"/>
            </w:pPr>
          </w:p>
        </w:tc>
        <w:tc>
          <w:tcPr>
            <w:tcW w:w="1355" w:type="dxa"/>
            <w:tcBorders>
              <w:left w:val="single" w:sz="4" w:space="0" w:color="auto"/>
            </w:tcBorders>
            <w:shd w:val="clear" w:color="auto" w:fill="auto"/>
          </w:tcPr>
          <w:p w:rsidR="00C42517" w:rsidRPr="00E954C9" w:rsidRDefault="00C42517">
            <w:pPr>
              <w:pStyle w:val="Text1"/>
              <w:spacing w:before="120" w:after="120"/>
              <w:ind w:left="0"/>
            </w:pPr>
          </w:p>
        </w:tc>
      </w:tr>
      <w:tr w:rsidR="002426FA" w:rsidRPr="00E954C9">
        <w:tc>
          <w:tcPr>
            <w:tcW w:w="4417" w:type="dxa"/>
            <w:gridSpan w:val="2"/>
            <w:vAlign w:val="center"/>
          </w:tcPr>
          <w:p w:rsidR="002426FA" w:rsidRPr="00E954C9" w:rsidRDefault="002426FA">
            <w:pPr>
              <w:pStyle w:val="Text1"/>
              <w:spacing w:before="120" w:after="120"/>
              <w:ind w:left="0"/>
            </w:pPr>
            <w:r w:rsidRPr="00E954C9">
              <w:t>Planned starting date of work:</w:t>
            </w:r>
          </w:p>
        </w:tc>
        <w:tc>
          <w:tcPr>
            <w:tcW w:w="4417" w:type="dxa"/>
            <w:gridSpan w:val="3"/>
            <w:vAlign w:val="center"/>
          </w:tcPr>
          <w:p w:rsidR="002426FA" w:rsidRPr="00E954C9" w:rsidRDefault="002426FA">
            <w:pPr>
              <w:pStyle w:val="Text1"/>
              <w:spacing w:before="120" w:after="120"/>
              <w:ind w:left="0"/>
            </w:pPr>
          </w:p>
        </w:tc>
      </w:tr>
      <w:tr w:rsidR="002426FA" w:rsidRPr="00E954C9">
        <w:tc>
          <w:tcPr>
            <w:tcW w:w="4417" w:type="dxa"/>
            <w:gridSpan w:val="2"/>
            <w:vAlign w:val="center"/>
          </w:tcPr>
          <w:p w:rsidR="002426FA" w:rsidRPr="00E954C9" w:rsidRDefault="002426FA">
            <w:pPr>
              <w:pStyle w:val="Text1"/>
              <w:spacing w:before="120" w:after="120"/>
              <w:ind w:left="0"/>
            </w:pPr>
            <w:r w:rsidRPr="00E954C9">
              <w:t>Planned delivery date for work</w:t>
            </w:r>
          </w:p>
        </w:tc>
        <w:tc>
          <w:tcPr>
            <w:tcW w:w="4417" w:type="dxa"/>
            <w:gridSpan w:val="3"/>
            <w:vAlign w:val="center"/>
          </w:tcPr>
          <w:p w:rsidR="002426FA" w:rsidRPr="00E954C9" w:rsidRDefault="002426FA">
            <w:pPr>
              <w:pStyle w:val="Text1"/>
              <w:spacing w:before="120" w:after="120"/>
              <w:ind w:left="0"/>
            </w:pPr>
          </w:p>
        </w:tc>
      </w:tr>
      <w:tr w:rsidR="002426FA" w:rsidRPr="00E954C9">
        <w:tc>
          <w:tcPr>
            <w:tcW w:w="4417" w:type="dxa"/>
            <w:gridSpan w:val="2"/>
            <w:vAlign w:val="center"/>
          </w:tcPr>
          <w:p w:rsidR="002426FA" w:rsidRPr="00E954C9" w:rsidRDefault="002426FA">
            <w:pPr>
              <w:pStyle w:val="Text1"/>
              <w:spacing w:before="120" w:after="120"/>
              <w:ind w:left="0"/>
            </w:pPr>
            <w:r w:rsidRPr="00E954C9">
              <w:t>Date and Contractor's signature:</w:t>
            </w:r>
          </w:p>
        </w:tc>
        <w:tc>
          <w:tcPr>
            <w:tcW w:w="4417" w:type="dxa"/>
            <w:gridSpan w:val="3"/>
            <w:vAlign w:val="center"/>
          </w:tcPr>
          <w:p w:rsidR="002426FA" w:rsidRPr="00E954C9" w:rsidRDefault="002426FA">
            <w:pPr>
              <w:pStyle w:val="Text1"/>
              <w:spacing w:before="120" w:after="120"/>
              <w:ind w:left="0"/>
            </w:pPr>
          </w:p>
        </w:tc>
      </w:tr>
    </w:tbl>
    <w:p w:rsidR="00357EB1" w:rsidRPr="00E954C9" w:rsidRDefault="00357EB1" w:rsidP="00357EB1">
      <w:pPr>
        <w:pStyle w:val="Text1"/>
        <w:spacing w:before="120" w:after="120"/>
        <w:ind w:left="0" w:firstLine="720"/>
        <w:rPr>
          <w:i/>
        </w:rPr>
      </w:pPr>
    </w:p>
    <w:p w:rsidR="002426FA" w:rsidRPr="00E954C9" w:rsidRDefault="002426FA" w:rsidP="00E954C9">
      <w:pPr>
        <w:pStyle w:val="Text1"/>
        <w:spacing w:before="120" w:after="120"/>
        <w:ind w:left="-142"/>
        <w:rPr>
          <w:b/>
        </w:rPr>
      </w:pPr>
      <w:r w:rsidRPr="00E954C9">
        <w:rPr>
          <w:b/>
          <w:i/>
        </w:rPr>
        <w:t xml:space="preserve">To be filled in by the </w:t>
      </w:r>
      <w:r w:rsidR="00760A27">
        <w:rPr>
          <w:b/>
          <w:i/>
        </w:rPr>
        <w:t>Contracting authority</w:t>
      </w:r>
      <w:r w:rsidR="00E954C9">
        <w:rPr>
          <w:b/>
          <w:i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4417"/>
      </w:tblGrid>
      <w:tr w:rsidR="002426FA" w:rsidRPr="00E954C9">
        <w:tc>
          <w:tcPr>
            <w:tcW w:w="4417" w:type="dxa"/>
          </w:tcPr>
          <w:p w:rsidR="002426FA" w:rsidRPr="00E954C9" w:rsidRDefault="002426FA">
            <w:pPr>
              <w:pStyle w:val="Text1"/>
              <w:spacing w:before="120" w:after="120"/>
              <w:ind w:left="0"/>
            </w:pPr>
            <w:r w:rsidRPr="00E954C9">
              <w:t xml:space="preserve">Date and signature denoting </w:t>
            </w:r>
            <w:r w:rsidR="00760A27">
              <w:t>Contracting authority</w:t>
            </w:r>
            <w:r w:rsidRPr="00E954C9">
              <w:t>'s agreement:</w:t>
            </w:r>
          </w:p>
        </w:tc>
        <w:tc>
          <w:tcPr>
            <w:tcW w:w="4417" w:type="dxa"/>
          </w:tcPr>
          <w:p w:rsidR="002426FA" w:rsidRPr="00E954C9" w:rsidRDefault="002426FA">
            <w:pPr>
              <w:pStyle w:val="Text1"/>
              <w:spacing w:before="120" w:after="120"/>
              <w:ind w:left="0"/>
            </w:pPr>
          </w:p>
        </w:tc>
      </w:tr>
    </w:tbl>
    <w:p w:rsidR="00853880" w:rsidRDefault="00853880" w:rsidP="00357EB1"/>
    <w:sectPr w:rsidR="00853880" w:rsidSect="00357EB1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021" w:right="1701" w:bottom="1021" w:left="1588" w:header="601" w:footer="87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9C5" w:rsidRDefault="00CF29C5">
      <w:r>
        <w:separator/>
      </w:r>
    </w:p>
  </w:endnote>
  <w:endnote w:type="continuationSeparator" w:id="0">
    <w:p w:rsidR="00CF29C5" w:rsidRDefault="00CF2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B1" w:rsidRDefault="004833B1" w:rsidP="008538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833B1" w:rsidRDefault="004833B1" w:rsidP="0085388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B1" w:rsidRPr="00853880" w:rsidRDefault="004833B1" w:rsidP="00357EB1">
    <w:pPr>
      <w:pStyle w:val="Footer"/>
      <w:jc w:val="right"/>
      <w:rPr>
        <w:rStyle w:val="PageNumber"/>
      </w:rPr>
    </w:pPr>
    <w:r>
      <w:rPr>
        <w:rStyle w:val="PageNumber"/>
      </w:rPr>
      <w:t xml:space="preserve">Specific Contract QUOTED TIME &amp; MEANS No ----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B1" w:rsidRPr="006C0DF0" w:rsidRDefault="004833B1">
    <w:pPr>
      <w:pStyle w:val="Footer"/>
      <w:jc w:val="center"/>
      <w:rPr>
        <w:rStyle w:val="PageNumber"/>
        <w:lang w:val="fr-FR"/>
      </w:rPr>
    </w:pPr>
    <w:r w:rsidRPr="006C0DF0">
      <w:rPr>
        <w:lang w:val="fr-FR"/>
      </w:rPr>
      <w:t xml:space="preserve">Page </w:t>
    </w:r>
    <w:r>
      <w:rPr>
        <w:rStyle w:val="PageNumber"/>
      </w:rPr>
      <w:fldChar w:fldCharType="begin"/>
    </w:r>
    <w:r w:rsidRPr="006C0DF0">
      <w:rPr>
        <w:rStyle w:val="PageNumber"/>
        <w:lang w:val="fr-F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fr-FR"/>
      </w:rPr>
      <w:t>1</w:t>
    </w:r>
    <w:r>
      <w:rPr>
        <w:rStyle w:val="PageNumber"/>
      </w:rPr>
      <w:fldChar w:fldCharType="end"/>
    </w:r>
    <w:r w:rsidRPr="006C0DF0">
      <w:rPr>
        <w:rStyle w:val="PageNumber"/>
        <w:lang w:val="fr-FR"/>
      </w:rPr>
      <w:t>/</w:t>
    </w:r>
    <w:r>
      <w:rPr>
        <w:rStyle w:val="PageNumber"/>
      </w:rPr>
      <w:fldChar w:fldCharType="begin"/>
    </w:r>
    <w:r w:rsidRPr="006C0DF0">
      <w:rPr>
        <w:rStyle w:val="PageNumber"/>
        <w:lang w:val="fr-F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  <w:lang w:val="fr-FR"/>
      </w:rPr>
      <w:t>1</w:t>
    </w:r>
    <w:r>
      <w:rPr>
        <w:rStyle w:val="PageNumber"/>
      </w:rPr>
      <w:fldChar w:fldCharType="end"/>
    </w:r>
  </w:p>
  <w:p w:rsidR="004833B1" w:rsidRPr="006C0DF0" w:rsidRDefault="004833B1">
    <w:pPr>
      <w:pStyle w:val="Footer"/>
      <w:jc w:val="right"/>
      <w:rPr>
        <w:rStyle w:val="PageNumber"/>
        <w:lang w:val="fr-FR"/>
      </w:rPr>
    </w:pPr>
    <w:proofErr w:type="spellStart"/>
    <w:r w:rsidRPr="006C0DF0">
      <w:rPr>
        <w:rStyle w:val="PageNumber"/>
        <w:lang w:val="fr-FR"/>
      </w:rPr>
      <w:t>Specific</w:t>
    </w:r>
    <w:proofErr w:type="spellEnd"/>
    <w:r w:rsidRPr="006C0DF0">
      <w:rPr>
        <w:rStyle w:val="PageNumber"/>
        <w:lang w:val="fr-FR"/>
      </w:rPr>
      <w:t xml:space="preserve"> </w:t>
    </w:r>
    <w:proofErr w:type="spellStart"/>
    <w:r w:rsidRPr="006C0DF0">
      <w:rPr>
        <w:rStyle w:val="PageNumber"/>
        <w:lang w:val="fr-FR"/>
      </w:rPr>
      <w:t>Contract</w:t>
    </w:r>
    <w:proofErr w:type="spellEnd"/>
    <w:r w:rsidRPr="006C0DF0">
      <w:rPr>
        <w:rStyle w:val="PageNumber"/>
        <w:lang w:val="fr-FR"/>
      </w:rPr>
      <w:t xml:space="preserve"> mini</w:t>
    </w:r>
    <w:r w:rsidRPr="006C0DF0">
      <w:rPr>
        <w:rStyle w:val="PageNumber"/>
        <w:lang w:val="fr-FR"/>
      </w:rPr>
      <w:noBreakHyphen/>
    </w:r>
    <w:proofErr w:type="spellStart"/>
    <w:r w:rsidRPr="006C0DF0">
      <w:rPr>
        <w:rStyle w:val="PageNumber"/>
        <w:lang w:val="fr-FR"/>
      </w:rPr>
      <w:t>contract</w:t>
    </w:r>
    <w:proofErr w:type="spellEnd"/>
    <w:r w:rsidRPr="006C0DF0">
      <w:rPr>
        <w:rStyle w:val="PageNumber"/>
        <w:lang w:val="fr-FR"/>
      </w:rPr>
      <w:t>-</w:t>
    </w:r>
    <w:proofErr w:type="spellStart"/>
    <w:r w:rsidRPr="006C0DF0">
      <w:rPr>
        <w:rStyle w:val="PageNumber"/>
        <w:lang w:val="fr-FR"/>
      </w:rPr>
      <w:t>Annex</w:t>
    </w:r>
    <w:proofErr w:type="spellEnd"/>
    <w:r w:rsidRPr="006C0DF0">
      <w:rPr>
        <w:rStyle w:val="PageNumber"/>
        <w:lang w:val="fr-FR"/>
      </w:rPr>
      <w:t xml:space="preserve"> II</w:t>
    </w:r>
  </w:p>
  <w:p w:rsidR="004833B1" w:rsidRPr="006C0DF0" w:rsidRDefault="004833B1">
    <w:pPr>
      <w:pStyle w:val="Footer"/>
      <w:jc w:val="right"/>
      <w:rPr>
        <w:lang w:val="fr-FR"/>
      </w:rPr>
    </w:pPr>
    <w:r w:rsidRPr="006C0DF0">
      <w:rPr>
        <w:rStyle w:val="PageNumber"/>
        <w:lang w:val="fr-FR"/>
      </w:rPr>
      <w:t>Version 1 du 20/04/2001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9C5" w:rsidRDefault="00CF29C5">
      <w:r>
        <w:separator/>
      </w:r>
    </w:p>
  </w:footnote>
  <w:footnote w:type="continuationSeparator" w:id="0">
    <w:p w:rsidR="00CF29C5" w:rsidRDefault="00CF2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B1" w:rsidRPr="00FD0BB4" w:rsidRDefault="004833B1" w:rsidP="00853880">
    <w:pPr>
      <w:pStyle w:val="Footer"/>
      <w:ind w:right="-596"/>
      <w:jc w:val="right"/>
      <w:rPr>
        <w:rStyle w:val="PageNumber"/>
      </w:rPr>
    </w:pPr>
    <w:r>
      <w:rPr>
        <w:rStyle w:val="PageNumber"/>
      </w:rPr>
      <w:t>Specific Contract “</w:t>
    </w:r>
    <w:r>
      <w:rPr>
        <w:rStyle w:val="PageNumber"/>
        <w:b/>
      </w:rPr>
      <w:t>Quoted Time &amp; Means”</w:t>
    </w:r>
    <w:r>
      <w:rPr>
        <w:rStyle w:val="PageNumber"/>
      </w:rPr>
      <w:t xml:space="preserve"> – Annex II</w:t>
    </w:r>
  </w:p>
  <w:p w:rsidR="004833B1" w:rsidRPr="00853880" w:rsidRDefault="004833B1" w:rsidP="00853880">
    <w:pPr>
      <w:pStyle w:val="Header"/>
      <w:spacing w:after="0"/>
      <w:ind w:right="-596"/>
      <w:jc w:val="right"/>
      <w:rPr>
        <w:rFonts w:ascii="Arial" w:hAnsi="Arial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6AC1402"/>
    <w:multiLevelType w:val="multilevel"/>
    <w:tmpl w:val="80E8D024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1F734306"/>
    <w:multiLevelType w:val="multilevel"/>
    <w:tmpl w:val="D266108E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1"/>
  </w:num>
  <w:num w:numId="5">
    <w:abstractNumId w:val="6"/>
  </w:num>
  <w:num w:numId="6">
    <w:abstractNumId w:val="10"/>
  </w:num>
  <w:num w:numId="7">
    <w:abstractNumId w:val="16"/>
  </w:num>
  <w:num w:numId="8">
    <w:abstractNumId w:val="17"/>
  </w:num>
  <w:num w:numId="9">
    <w:abstractNumId w:val="8"/>
  </w:num>
  <w:num w:numId="10">
    <w:abstractNumId w:val="15"/>
  </w:num>
  <w:num w:numId="11">
    <w:abstractNumId w:val="14"/>
  </w:num>
  <w:num w:numId="12">
    <w:abstractNumId w:val="12"/>
  </w:num>
  <w:num w:numId="13">
    <w:abstractNumId w:val="13"/>
  </w:num>
  <w:num w:numId="14">
    <w:abstractNumId w:val="5"/>
  </w:num>
  <w:num w:numId="15">
    <w:abstractNumId w:val="9"/>
  </w:num>
  <w:num w:numId="16">
    <w:abstractNumId w:val="3"/>
  </w:num>
  <w:num w:numId="17">
    <w:abstractNumId w:val="7"/>
  </w:num>
  <w:num w:numId="18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9"/>
    <w:docVar w:name="LW_DocType" w:val="REP"/>
    <w:docVar w:name="Stamp" w:val="\\BXL-DOSSIERS\DOSSIERS\ADMIN\ADMIN-2001-00759\ADMIN-2001-00759-00-02-EN-TRA-00.DOC"/>
  </w:docVars>
  <w:rsids>
    <w:rsidRoot w:val="006C0DF0"/>
    <w:rsid w:val="00065E61"/>
    <w:rsid w:val="000A01F9"/>
    <w:rsid w:val="000C65A4"/>
    <w:rsid w:val="000D1C91"/>
    <w:rsid w:val="00124319"/>
    <w:rsid w:val="001A70CE"/>
    <w:rsid w:val="002426FA"/>
    <w:rsid w:val="002B2985"/>
    <w:rsid w:val="00340E44"/>
    <w:rsid w:val="00357EB1"/>
    <w:rsid w:val="00365081"/>
    <w:rsid w:val="004833B1"/>
    <w:rsid w:val="004A66C0"/>
    <w:rsid w:val="004D7A7A"/>
    <w:rsid w:val="004E27F2"/>
    <w:rsid w:val="00537583"/>
    <w:rsid w:val="00594DB2"/>
    <w:rsid w:val="006C0DF0"/>
    <w:rsid w:val="00760A27"/>
    <w:rsid w:val="00853880"/>
    <w:rsid w:val="00896E7B"/>
    <w:rsid w:val="00972918"/>
    <w:rsid w:val="009E36AC"/>
    <w:rsid w:val="00A6214F"/>
    <w:rsid w:val="00A95E44"/>
    <w:rsid w:val="00AF0699"/>
    <w:rsid w:val="00BA6046"/>
    <w:rsid w:val="00C42517"/>
    <w:rsid w:val="00CB0A95"/>
    <w:rsid w:val="00CF29C5"/>
    <w:rsid w:val="00D74D9A"/>
    <w:rsid w:val="00DC6600"/>
    <w:rsid w:val="00E4529A"/>
    <w:rsid w:val="00E66E10"/>
    <w:rsid w:val="00E954C9"/>
    <w:rsid w:val="00F750F1"/>
    <w:rsid w:val="00FB1305"/>
    <w:rsid w:val="00FD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autoRedefine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0A01F9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0A01F9"/>
    <w:pPr>
      <w:numPr>
        <w:numId w:val="6"/>
      </w:numPr>
      <w:tabs>
        <w:tab w:val="clear" w:pos="2302"/>
      </w:tabs>
    </w:pPr>
    <w:rPr>
      <w:lang w:eastAsia="en-US"/>
    </w:rPr>
  </w:style>
  <w:style w:type="paragraph" w:styleId="ListBullet3">
    <w:name w:val="List Bullet 3"/>
    <w:basedOn w:val="Text3"/>
    <w:rsid w:val="000A01F9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0A01F9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0A01F9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0A01F9"/>
    <w:pPr>
      <w:numPr>
        <w:numId w:val="16"/>
      </w:numPr>
      <w:tabs>
        <w:tab w:val="clear" w:pos="2302"/>
      </w:tabs>
    </w:pPr>
    <w:rPr>
      <w:lang w:eastAsia="en-US"/>
    </w:rPr>
  </w:style>
  <w:style w:type="paragraph" w:styleId="ListNumber3">
    <w:name w:val="List Number 3"/>
    <w:basedOn w:val="Text3"/>
    <w:rsid w:val="000A01F9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0A01F9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9E36AC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9E36AC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9E36AC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9E36AC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0A01F9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0A01F9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0A01F9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0A01F9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0A01F9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0A01F9"/>
    <w:pPr>
      <w:numPr>
        <w:numId w:val="11"/>
      </w:numPr>
      <w:tabs>
        <w:tab w:val="clear" w:pos="2302"/>
      </w:tabs>
    </w:pPr>
    <w:rPr>
      <w:lang w:eastAsia="en-US"/>
    </w:rPr>
  </w:style>
  <w:style w:type="paragraph" w:customStyle="1" w:styleId="ListDash3">
    <w:name w:val="List Dash 3"/>
    <w:basedOn w:val="Text3"/>
    <w:rsid w:val="000A01F9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0A01F9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0A01F9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0A01F9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0A01F9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A01F9"/>
    <w:pPr>
      <w:numPr>
        <w:ilvl w:val="1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0A01F9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0A01F9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0A01F9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0A01F9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A01F9"/>
    <w:pPr>
      <w:numPr>
        <w:ilvl w:val="2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0A01F9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0A01F9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0A01F9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0A01F9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A01F9"/>
    <w:pPr>
      <w:numPr>
        <w:ilvl w:val="3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0A01F9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0A01F9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0A01F9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9E36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</w:latentStyles>
  <w:style w:type="paragraph" w:default="1" w:styleId="Normal">
    <w:name w:val="Normal"/>
    <w:qFormat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autoRedefine/>
    <w:qFormat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0A01F9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0A01F9"/>
    <w:pPr>
      <w:numPr>
        <w:numId w:val="6"/>
      </w:numPr>
      <w:tabs>
        <w:tab w:val="clear" w:pos="2302"/>
      </w:tabs>
    </w:pPr>
    <w:rPr>
      <w:lang w:eastAsia="en-US"/>
    </w:rPr>
  </w:style>
  <w:style w:type="paragraph" w:styleId="ListBullet3">
    <w:name w:val="List Bullet 3"/>
    <w:basedOn w:val="Text3"/>
    <w:rsid w:val="000A01F9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0A01F9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0A01F9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0A01F9"/>
    <w:pPr>
      <w:numPr>
        <w:numId w:val="16"/>
      </w:numPr>
      <w:tabs>
        <w:tab w:val="clear" w:pos="2302"/>
      </w:tabs>
    </w:pPr>
    <w:rPr>
      <w:lang w:eastAsia="en-US"/>
    </w:rPr>
  </w:style>
  <w:style w:type="paragraph" w:styleId="ListNumber3">
    <w:name w:val="List Number 3"/>
    <w:basedOn w:val="Text3"/>
    <w:rsid w:val="000A01F9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0A01F9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9E36AC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9E36AC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9E36AC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9E36AC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0A01F9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0A01F9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0A01F9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0A01F9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0A01F9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0A01F9"/>
    <w:pPr>
      <w:numPr>
        <w:numId w:val="11"/>
      </w:numPr>
      <w:tabs>
        <w:tab w:val="clear" w:pos="2302"/>
      </w:tabs>
    </w:pPr>
    <w:rPr>
      <w:lang w:eastAsia="en-US"/>
    </w:rPr>
  </w:style>
  <w:style w:type="paragraph" w:customStyle="1" w:styleId="ListDash3">
    <w:name w:val="List Dash 3"/>
    <w:basedOn w:val="Text3"/>
    <w:rsid w:val="000A01F9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0A01F9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0A01F9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0A01F9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0A01F9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0A01F9"/>
    <w:pPr>
      <w:numPr>
        <w:ilvl w:val="1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0A01F9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0A01F9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0A01F9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0A01F9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0A01F9"/>
    <w:pPr>
      <w:numPr>
        <w:ilvl w:val="2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0A01F9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0A01F9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0A01F9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0A01F9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0A01F9"/>
    <w:pPr>
      <w:numPr>
        <w:ilvl w:val="3"/>
        <w:numId w:val="16"/>
      </w:numPr>
      <w:tabs>
        <w:tab w:val="clear" w:pos="2302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0A01F9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0A01F9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0A01F9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9E36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0</TotalTime>
  <Pages>1</Pages>
  <Words>113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ADMIN-2001-00759-00-02-EN-TRA-00 (EN)</vt:lpstr>
    </vt:vector>
  </TitlesOfParts>
  <Company>European Commission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ADMIN-2001-00759-00-02-EN-TRA-00 (EN)</dc:title>
  <dc:subject>individual contract</dc:subject>
  <dc:creator>DTA</dc:creator>
  <cp:keywords>EL3</cp:keywords>
  <cp:lastModifiedBy>KATONA Szilvia Rita (EU-LISA)</cp:lastModifiedBy>
  <cp:revision>3</cp:revision>
  <cp:lastPrinted>2009-07-29T12:42:00Z</cp:lastPrinted>
  <dcterms:created xsi:type="dcterms:W3CDTF">2013-10-08T14:48:00Z</dcterms:created>
  <dcterms:modified xsi:type="dcterms:W3CDTF">2014-07-04T09:13:00Z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34000</vt:lpwstr>
  </property>
  <property fmtid="{D5CDD505-2E9C-101B-9397-08002B2CF9AE}" pid="5" name="Formatting">
    <vt:lpwstr>4.1</vt:lpwstr>
  </property>
</Properties>
</file>